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02" w:rsidRDefault="00682702" w:rsidP="00682702">
      <w:pPr>
        <w:pStyle w:val="NoSpacing"/>
        <w:rPr>
          <w:ins w:id="0" w:author="Ro Oto" w:date="2020-01-02T13:23:00Z"/>
        </w:rPr>
      </w:pPr>
      <w:ins w:id="1" w:author="Ro Oto" w:date="2020-01-02T13:23:00Z">
        <w:r>
          <w:t>„</w:t>
        </w:r>
      </w:ins>
      <w:ins w:id="2" w:author="Ro Oto" w:date="2020-01-02T13:24:00Z">
        <w:r w:rsidRPr="00682702">
          <w:rPr>
            <w:i/>
            <w:rPrChange w:id="3" w:author="Ro Oto" w:date="2020-01-02T13:24:00Z">
              <w:rPr/>
            </w:rPrChange>
          </w:rPr>
          <w:t>1 Tanīs dienās nāca Jānis Kristītājs un sludināja Jūdejas tuksnesī:</w:t>
        </w:r>
        <w:r w:rsidRPr="00682702">
          <w:rPr>
            <w:i/>
            <w:rPrChange w:id="4" w:author="Ro Oto" w:date="2020-01-02T13:24:00Z">
              <w:rPr/>
            </w:rPrChange>
          </w:rPr>
          <w:t xml:space="preserve"> </w:t>
        </w:r>
        <w:r w:rsidRPr="00682702">
          <w:rPr>
            <w:i/>
            <w:rPrChange w:id="5" w:author="Ro Oto" w:date="2020-01-02T13:24:00Z">
              <w:rPr/>
            </w:rPrChange>
          </w:rPr>
          <w:t>2 "Atgriezieties no grēkiem, jo Debesu valstība ir tuvu klāt pienākusi.</w:t>
        </w:r>
        <w:r w:rsidRPr="00682702">
          <w:rPr>
            <w:i/>
            <w:rPrChange w:id="6" w:author="Ro Oto" w:date="2020-01-02T13:24:00Z">
              <w:rPr/>
            </w:rPrChange>
          </w:rPr>
          <w:t xml:space="preserve"> </w:t>
        </w:r>
        <w:r w:rsidRPr="00682702">
          <w:rPr>
            <w:i/>
            <w:rPrChange w:id="7" w:author="Ro Oto" w:date="2020-01-02T13:24:00Z">
              <w:rPr/>
            </w:rPrChange>
          </w:rPr>
          <w:t>3 Jo šis ir tas, par kuru pravietis Jesaja runājis, sacīdams: saucēja balss tuksnesī: sataisiet Tā Kunga ceļu, darait līdzenas Viņa tekas."</w:t>
        </w:r>
      </w:ins>
      <w:ins w:id="8" w:author="Ro Oto" w:date="2020-01-02T13:23:00Z">
        <w:r w:rsidRPr="00682702">
          <w:rPr>
            <w:i/>
            <w:rPrChange w:id="9" w:author="Ro Oto" w:date="2020-01-02T13:24:00Z">
              <w:rPr/>
            </w:rPrChange>
          </w:rPr>
          <w:t>”</w:t>
        </w:r>
      </w:ins>
      <w:ins w:id="10" w:author="Ro Oto" w:date="2020-01-02T13:24:00Z">
        <w:r w:rsidRPr="00682702">
          <w:rPr>
            <w:i/>
            <w:rPrChange w:id="11" w:author="Ro Oto" w:date="2020-01-02T13:24:00Z">
              <w:rPr/>
            </w:rPrChange>
          </w:rPr>
          <w:t xml:space="preserve"> </w:t>
        </w:r>
        <w:r>
          <w:t>(Mt.3:1-3)</w:t>
        </w:r>
      </w:ins>
    </w:p>
    <w:p w:rsidR="00682702" w:rsidRPr="00682702" w:rsidRDefault="00682702" w:rsidP="008D6335">
      <w:pPr>
        <w:pStyle w:val="NoSpacing"/>
        <w:rPr>
          <w:ins w:id="12" w:author="Ro Oto" w:date="2020-01-02T13:23:00Z"/>
          <w:rPrChange w:id="13" w:author="Ro Oto" w:date="2020-01-02T13:23:00Z">
            <w:rPr>
              <w:ins w:id="14" w:author="Ro Oto" w:date="2020-01-02T13:23:00Z"/>
              <w:i/>
            </w:rPr>
          </w:rPrChange>
        </w:rPr>
      </w:pPr>
    </w:p>
    <w:p w:rsidR="008D6335" w:rsidRPr="003E45CA" w:rsidDel="006E5797" w:rsidRDefault="002B426F" w:rsidP="008D6335">
      <w:pPr>
        <w:pStyle w:val="NoSpacing"/>
        <w:rPr>
          <w:del w:id="15" w:author="Ro Oto" w:date="2020-01-02T13:21:00Z"/>
        </w:rPr>
      </w:pPr>
      <w:del w:id="16" w:author="Ro Oto" w:date="2020-01-02T13:21:00Z">
        <w:r w:rsidRPr="002B426F" w:rsidDel="006E5797">
          <w:rPr>
            <w:i/>
          </w:rPr>
          <w:delText>Advents</w:delText>
        </w:r>
        <w:r w:rsidR="008D6335" w:rsidRPr="003E45CA" w:rsidDel="006E5797">
          <w:delText xml:space="preserve"> ir ierašanās. Baznīcas gadā par Adventa laiku sauc gaidīšanas laiku – laiku, kurā mēs ilgojamies un sagatavojamies Kristus atnākšanai. Mēs gaidām Ziemassvētkus, kad pats Dievs piedzima kā cilvēks. Mēs ilgojamies, lai Viņš arvien </w:delText>
        </w:r>
        <w:r w:rsidR="008D6335" w:rsidRPr="001D348F" w:rsidDel="006E5797">
          <w:rPr>
            <w:i/>
          </w:rPr>
          <w:delText>piedzimst</w:delText>
        </w:r>
        <w:r w:rsidR="008D6335" w:rsidRPr="003E45CA" w:rsidDel="006E5797">
          <w:delText xml:space="preserve"> arī mūsu sirdīs. Mēs domājam par pēdējo </w:delText>
        </w:r>
        <w:r w:rsidR="001D348F" w:rsidDel="006E5797">
          <w:delText>a</w:delText>
        </w:r>
        <w:r w:rsidR="006005A2" w:rsidRPr="003E45CA" w:rsidDel="006E5797">
          <w:delText>dventu</w:delText>
        </w:r>
        <w:r w:rsidR="008D6335" w:rsidRPr="003E45CA" w:rsidDel="006E5797">
          <w:delText>, kad Kristus parādīsies godībā</w:delText>
        </w:r>
        <w:r w:rsidR="006005A2" w:rsidDel="006E5797">
          <w:delText>,</w:delText>
        </w:r>
        <w:r w:rsidR="008D6335" w:rsidRPr="003E45CA" w:rsidDel="006E5797">
          <w:delText xml:space="preserve"> un visi Viņam ticīgie saņems kādu uzslavu (1.Kor.4:5).</w:delText>
        </w:r>
      </w:del>
    </w:p>
    <w:p w:rsidR="008D6335" w:rsidRPr="003E45CA" w:rsidDel="006E5797" w:rsidRDefault="008D6335" w:rsidP="008D6335">
      <w:pPr>
        <w:pStyle w:val="NoSpacing"/>
        <w:rPr>
          <w:del w:id="17" w:author="Ro Oto" w:date="2020-01-02T13:21:00Z"/>
        </w:rPr>
      </w:pPr>
      <w:del w:id="18" w:author="Ro Oto" w:date="2020-01-02T13:21:00Z">
        <w:r w:rsidRPr="003E45CA" w:rsidDel="006E5797">
          <w:delText xml:space="preserve">Kristus nākšana pie mums ir ceļš, kuru sagatavo </w:delText>
        </w:r>
        <w:r w:rsidRPr="003E45CA" w:rsidDel="006E5797">
          <w:rPr>
            <w:i/>
          </w:rPr>
          <w:delText>saucēja balss tuksnesī</w:delText>
        </w:r>
        <w:r w:rsidRPr="003E45CA" w:rsidDel="006E5797">
          <w:delText>, grēku nožēlas un atgriešanās balss (M</w:delText>
        </w:r>
        <w:r w:rsidR="00BE122A" w:rsidDel="006E5797">
          <w:delText>t</w:delText>
        </w:r>
        <w:r w:rsidRPr="003E45CA" w:rsidDel="006E5797">
          <w:delText xml:space="preserve">.3:1-3). Katra dievkalpojuma iesākumā kopīgajā grēksūdzes lūgšanā mēs sagatavojamies Kristus nākšanai pie mums dievgaldā. </w:delText>
        </w:r>
      </w:del>
    </w:p>
    <w:p w:rsidR="008D6335" w:rsidRDefault="008D6335" w:rsidP="008D6335">
      <w:pPr>
        <w:pStyle w:val="NoSpacing"/>
      </w:pPr>
      <w:r w:rsidRPr="003E45CA">
        <w:t xml:space="preserve">Šajā </w:t>
      </w:r>
      <w:del w:id="19" w:author="Ro Oto" w:date="2020-01-02T13:21:00Z">
        <w:r w:rsidRPr="003E45CA" w:rsidDel="006E5797">
          <w:delText xml:space="preserve">Adventa </w:delText>
        </w:r>
      </w:del>
      <w:r w:rsidRPr="003E45CA">
        <w:t xml:space="preserve">laikā mēs īpaši </w:t>
      </w:r>
      <w:r w:rsidR="001D348F">
        <w:t>aicināsim uz</w:t>
      </w:r>
      <w:r w:rsidR="001D348F" w:rsidRPr="003E45CA">
        <w:t xml:space="preserve"> </w:t>
      </w:r>
      <w:r w:rsidRPr="003E45CA">
        <w:t xml:space="preserve">privāto grēksūdzi jeb privāto bikti. </w:t>
      </w:r>
    </w:p>
    <w:p w:rsidR="008D6335" w:rsidRDefault="008D6335" w:rsidP="008D6335">
      <w:pPr>
        <w:pStyle w:val="NoSpacing"/>
      </w:pPr>
    </w:p>
    <w:p w:rsidR="002B31AF" w:rsidRDefault="002B31AF" w:rsidP="00DE0C48">
      <w:pPr>
        <w:pStyle w:val="NoSpacing"/>
      </w:pPr>
      <w:r>
        <w:t>Domājot par iepriekš minēto, gribas uzdot sekojošu</w:t>
      </w:r>
      <w:r w:rsidR="006005A2">
        <w:t>s</w:t>
      </w:r>
      <w:r>
        <w:t xml:space="preserve"> jautājumus:</w:t>
      </w:r>
    </w:p>
    <w:p w:rsidR="002B31AF" w:rsidRDefault="002B31AF" w:rsidP="00DE0C48">
      <w:pPr>
        <w:pStyle w:val="NoSpacing"/>
      </w:pPr>
    </w:p>
    <w:p w:rsidR="003E45CA" w:rsidRPr="003E45CA" w:rsidRDefault="003E45CA" w:rsidP="003E45CA">
      <w:pPr>
        <w:pStyle w:val="NoSpacing"/>
        <w:rPr>
          <w:b/>
        </w:rPr>
      </w:pPr>
      <w:r w:rsidRPr="003E45CA">
        <w:rPr>
          <w:b/>
        </w:rPr>
        <w:t>Vai luter</w:t>
      </w:r>
      <w:r>
        <w:rPr>
          <w:b/>
        </w:rPr>
        <w:t>āņi praktizē privāto grēksūdzi?</w:t>
      </w:r>
    </w:p>
    <w:p w:rsidR="003E45CA" w:rsidRDefault="003E45CA" w:rsidP="00DE0C48">
      <w:pPr>
        <w:pStyle w:val="NoSpacing"/>
      </w:pPr>
      <w:r>
        <w:t xml:space="preserve">Jā, Mārtiņa Lutera </w:t>
      </w:r>
      <w:r w:rsidR="002B426F" w:rsidRPr="002B426F">
        <w:rPr>
          <w:i/>
        </w:rPr>
        <w:t>Mazajā katehismā</w:t>
      </w:r>
      <w:r>
        <w:t xml:space="preserve"> un mūsu dziesmu grāmatā pat ir īpašas sadaļas tieši privātās grēksūdzes noturēšanai (skatīt dziesmu grāmatu </w:t>
      </w:r>
      <w:r w:rsidR="00BE122A">
        <w:t>973</w:t>
      </w:r>
      <w:r>
        <w:t xml:space="preserve">.lpp un </w:t>
      </w:r>
      <w:r w:rsidR="00BE122A">
        <w:t>1070</w:t>
      </w:r>
      <w:r>
        <w:t>.lpp).</w:t>
      </w:r>
    </w:p>
    <w:p w:rsidR="003E45CA" w:rsidRDefault="003E45CA" w:rsidP="00DE0C48">
      <w:pPr>
        <w:pStyle w:val="NoSpacing"/>
      </w:pPr>
    </w:p>
    <w:p w:rsidR="00E407BF" w:rsidRPr="00E836D3" w:rsidRDefault="00E836D3" w:rsidP="00DE0C48">
      <w:pPr>
        <w:pStyle w:val="NoSpacing"/>
        <w:rPr>
          <w:b/>
        </w:rPr>
      </w:pPr>
      <w:r w:rsidRPr="00E836D3">
        <w:rPr>
          <w:b/>
        </w:rPr>
        <w:t xml:space="preserve">Kopīgā grēksūdze </w:t>
      </w:r>
      <w:r w:rsidR="002B31AF">
        <w:rPr>
          <w:b/>
        </w:rPr>
        <w:t>man</w:t>
      </w:r>
      <w:r w:rsidRPr="00E836D3">
        <w:rPr>
          <w:b/>
        </w:rPr>
        <w:t xml:space="preserve"> ir pazīstama. Bet kādēļ būtu vajadzīga arī privātā bikts?</w:t>
      </w:r>
    </w:p>
    <w:p w:rsidR="00E836D3" w:rsidRDefault="00E836D3" w:rsidP="00DE0C48">
      <w:pPr>
        <w:pStyle w:val="NoSpacing"/>
      </w:pPr>
      <w:r>
        <w:t>Tādēļ, ka tā ir iespēja saņemt personīgu, tikai man domātu grēku atlaišanu par konkrētiem grēkiem un par visiem maniem grēkiem</w:t>
      </w:r>
      <w:r w:rsidR="00CB6C86">
        <w:t xml:space="preserve"> kopā</w:t>
      </w:r>
      <w:r>
        <w:t xml:space="preserve">. </w:t>
      </w:r>
      <w:r w:rsidR="006005A2">
        <w:t>Turklāt</w:t>
      </w:r>
      <w:r>
        <w:t xml:space="preserve"> mācītājs var dot vērtīgus bikts padomus, kā turpmāk cīnīties ar grēkiem vai kā mierināt </w:t>
      </w:r>
      <w:r w:rsidR="00CB6C86">
        <w:t xml:space="preserve">nomāktu </w:t>
      </w:r>
      <w:r>
        <w:t>sirdsapziņu.</w:t>
      </w:r>
    </w:p>
    <w:p w:rsidR="003E45CA" w:rsidRDefault="003E45CA" w:rsidP="00DE0C48">
      <w:pPr>
        <w:pStyle w:val="NoSpacing"/>
      </w:pPr>
    </w:p>
    <w:p w:rsidR="003E45CA" w:rsidRPr="003E45CA" w:rsidRDefault="003E45CA" w:rsidP="003E45CA">
      <w:pPr>
        <w:pStyle w:val="NoSpacing"/>
        <w:rPr>
          <w:b/>
        </w:rPr>
      </w:pPr>
      <w:r w:rsidRPr="003E45CA">
        <w:rPr>
          <w:b/>
        </w:rPr>
        <w:t>Kādēļ mūsu dievnamos nav privātajām grēksūdzēm paredzētās kabīnes?</w:t>
      </w:r>
    </w:p>
    <w:p w:rsidR="003E45CA" w:rsidRDefault="003E45CA" w:rsidP="003E45CA">
      <w:pPr>
        <w:pStyle w:val="NoSpacing"/>
      </w:pPr>
      <w:r>
        <w:t>Tas nav</w:t>
      </w:r>
      <w:r w:rsidRPr="00DE0C48">
        <w:t xml:space="preserve"> </w:t>
      </w:r>
      <w:r>
        <w:t xml:space="preserve">tāpēc, lai mēs izskatītos mazāk līdzīgi mūsu Romas katoļu brāļiem. </w:t>
      </w:r>
    </w:p>
    <w:p w:rsidR="003E45CA" w:rsidRDefault="003E45CA" w:rsidP="003E45CA">
      <w:pPr>
        <w:pStyle w:val="NoSpacing"/>
      </w:pPr>
      <w:r>
        <w:t>Tas ir mūsu baznīcas mantojums no racionālisma laikiem, kad daudzas vēsturiski izveidojušās tradīcijas, lai cik ironiski tas nebūtu, tika iracionāli atmestas.</w:t>
      </w:r>
    </w:p>
    <w:p w:rsidR="005E48C3" w:rsidRDefault="005E48C3" w:rsidP="005E48C3">
      <w:pPr>
        <w:pStyle w:val="NoSpacing"/>
      </w:pPr>
    </w:p>
    <w:p w:rsidR="005E48C3" w:rsidRPr="003E45CA" w:rsidRDefault="005E48C3" w:rsidP="005E48C3">
      <w:pPr>
        <w:pStyle w:val="NoSpacing"/>
        <w:rPr>
          <w:b/>
        </w:rPr>
      </w:pPr>
      <w:r>
        <w:rPr>
          <w:b/>
        </w:rPr>
        <w:t xml:space="preserve">Vai šāda grēksūdzes praktizēšana nenoņem no manis atbildību – varu izsūdzēt grēkus un droši grēkot tālāk līdz </w:t>
      </w:r>
      <w:r w:rsidR="006005A2">
        <w:rPr>
          <w:b/>
        </w:rPr>
        <w:t xml:space="preserve">nākamajai </w:t>
      </w:r>
      <w:r>
        <w:rPr>
          <w:b/>
        </w:rPr>
        <w:t>grēksūdzei...?</w:t>
      </w:r>
    </w:p>
    <w:p w:rsidR="005E48C3" w:rsidRDefault="005E48C3" w:rsidP="005E48C3">
      <w:pPr>
        <w:pStyle w:val="NoSpacing"/>
      </w:pPr>
      <w:r>
        <w:t>Grēku atlaišana paredzēta tiem, kas grēkus nožēlo un vēlas ar tiem cīnīties un no tiem atbrīvoties.</w:t>
      </w:r>
    </w:p>
    <w:p w:rsidR="005E48C3" w:rsidRDefault="005E48C3" w:rsidP="005E48C3">
      <w:pPr>
        <w:pStyle w:val="NoSpacing"/>
      </w:pPr>
    </w:p>
    <w:p w:rsidR="005E48C3" w:rsidRPr="003E45CA" w:rsidRDefault="005E48C3" w:rsidP="005E48C3">
      <w:pPr>
        <w:pStyle w:val="NoSpacing"/>
        <w:rPr>
          <w:b/>
        </w:rPr>
      </w:pPr>
      <w:r>
        <w:rPr>
          <w:b/>
        </w:rPr>
        <w:t>Es gan vēlētos atbrīvoties no grēkiem, bet zinu, ka atkal kritīšu...</w:t>
      </w:r>
    </w:p>
    <w:p w:rsidR="005E48C3" w:rsidRDefault="005E48C3" w:rsidP="005E48C3">
      <w:pPr>
        <w:pStyle w:val="NoSpacing"/>
      </w:pPr>
      <w:r>
        <w:t xml:space="preserve">Ir labi apzināties savu vājumu. To nevajag izmantot kā attaisnojumu tīšai grēkošanai turpmāk, taču tas nedrīkst arī kavēt nākt pie grēksūdzes, jo </w:t>
      </w:r>
      <w:r w:rsidR="00BF71AB">
        <w:t>tajā Dievs dod piedošanu un stiprina tālākajai cīņai.</w:t>
      </w:r>
    </w:p>
    <w:p w:rsidR="005E48C3" w:rsidRDefault="005E48C3" w:rsidP="005E48C3">
      <w:pPr>
        <w:pStyle w:val="NoSpacing"/>
      </w:pPr>
    </w:p>
    <w:p w:rsidR="005E48C3" w:rsidRPr="00CB6C86" w:rsidRDefault="005E48C3" w:rsidP="005E48C3">
      <w:pPr>
        <w:pStyle w:val="NoSpacing"/>
        <w:rPr>
          <w:b/>
        </w:rPr>
      </w:pPr>
      <w:r w:rsidRPr="00CB6C86">
        <w:rPr>
          <w:b/>
        </w:rPr>
        <w:t>Es cīnos ar grēcīgu atkarību...</w:t>
      </w:r>
    </w:p>
    <w:p w:rsidR="005E48C3" w:rsidRDefault="005E48C3" w:rsidP="005E48C3">
      <w:pPr>
        <w:pStyle w:val="NoSpacing"/>
      </w:pPr>
      <w:r>
        <w:t>Regulāra privātā grēksūdze daudziem ir bijusi kā brīnumainas zāles cīņā ar atkarībām. Piesakies uz privāto bikti</w:t>
      </w:r>
      <w:r w:rsidR="006005A2">
        <w:t>,</w:t>
      </w:r>
      <w:r>
        <w:t xml:space="preserve"> un kopā ar mācītāju pieņemiet lēmumu, cik bieži tiksieties uz privāto grēksūdzi. Piemēram, iesākumā tas varētu būt reizi nedēļā, vēlāk intervālu starp tikšanās reizēm varētu palielināt.</w:t>
      </w:r>
    </w:p>
    <w:p w:rsidR="005E48C3" w:rsidRDefault="005E48C3" w:rsidP="005E48C3">
      <w:pPr>
        <w:pStyle w:val="NoSpacing"/>
      </w:pPr>
    </w:p>
    <w:p w:rsidR="00E836D3" w:rsidRDefault="00E836D3" w:rsidP="00DE0C48">
      <w:pPr>
        <w:pStyle w:val="NoSpacing"/>
        <w:rPr>
          <w:b/>
        </w:rPr>
      </w:pPr>
      <w:r w:rsidRPr="0035481B">
        <w:rPr>
          <w:b/>
        </w:rPr>
        <w:t>Kāda ir mācītāja loma privātajā grēksūdzē? Vai viņš mani tiesās?</w:t>
      </w:r>
    </w:p>
    <w:p w:rsidR="00E836D3" w:rsidRDefault="00E836D3" w:rsidP="00DE0C48">
      <w:pPr>
        <w:pStyle w:val="NoSpacing"/>
      </w:pPr>
      <w:r>
        <w:t>Mācītājs ir liecinieks manā un Dieva priekšā. Viņš uzklausa manus grēkus un ir paša Dieva pilnvarots šos grēkus piedot</w:t>
      </w:r>
      <w:r w:rsidR="003E45CA">
        <w:t xml:space="preserve"> vai paturēt</w:t>
      </w:r>
      <w:r>
        <w:t xml:space="preserve"> </w:t>
      </w:r>
      <w:r w:rsidR="003E45CA">
        <w:t>(</w:t>
      </w:r>
      <w:r>
        <w:t xml:space="preserve">Jņ.20:23). </w:t>
      </w:r>
      <w:r w:rsidR="00CB6C86">
        <w:t xml:space="preserve">Mācītāja sagatavošana un pieredze ļauj sniegt būtisku atbalstu turpmākajā </w:t>
      </w:r>
      <w:r w:rsidR="001D348F">
        <w:t xml:space="preserve">garīgajā </w:t>
      </w:r>
      <w:r w:rsidR="00CB6C86">
        <w:t>cīņā.</w:t>
      </w:r>
    </w:p>
    <w:p w:rsidR="00CB6C86" w:rsidRDefault="00CB6C86" w:rsidP="00DE0C48">
      <w:pPr>
        <w:pStyle w:val="NoSpacing"/>
      </w:pPr>
    </w:p>
    <w:p w:rsidR="00CB6C86" w:rsidRPr="00CB6C86" w:rsidRDefault="00CB6C86" w:rsidP="00DE0C48">
      <w:pPr>
        <w:pStyle w:val="NoSpacing"/>
        <w:rPr>
          <w:b/>
        </w:rPr>
      </w:pPr>
      <w:r w:rsidRPr="00CB6C86">
        <w:rPr>
          <w:b/>
        </w:rPr>
        <w:t>Bet man ir kauns no mācītāja...</w:t>
      </w:r>
    </w:p>
    <w:p w:rsidR="00CB6C86" w:rsidRDefault="00CB6C86" w:rsidP="00DE0C48">
      <w:pPr>
        <w:pStyle w:val="NoSpacing"/>
      </w:pPr>
      <w:r>
        <w:t xml:space="preserve">Mācītājs ir dzirdējis daudzas grēksūdzes. Cilvēku grēki lielākoties atkārtojas, mācītāju būs ļoti grūti </w:t>
      </w:r>
      <w:r w:rsidRPr="0035481B">
        <w:t xml:space="preserve">pārsteigt ar kaut ko sevišķi oriģinālu. </w:t>
      </w:r>
      <w:r w:rsidR="008D6335" w:rsidRPr="0035481B">
        <w:t xml:space="preserve">Ir pat ļoti iespējams, ka </w:t>
      </w:r>
      <w:r w:rsidRPr="0035481B">
        <w:t xml:space="preserve">lielu daļu no </w:t>
      </w:r>
      <w:r w:rsidR="002B31AF" w:rsidRPr="0035481B">
        <w:t>Taviem</w:t>
      </w:r>
      <w:r w:rsidRPr="0035481B">
        <w:t xml:space="preserve"> grēkiem arī mācītājs ir kādā savas dzīves posmā darījis un sūdzējis savam biktstēvam. Mācītājs ir sagatavots uzklausīt</w:t>
      </w:r>
      <w:r>
        <w:t xml:space="preserve"> grēksūdzi, nenosodot grēku nožēlotāju. </w:t>
      </w:r>
    </w:p>
    <w:p w:rsidR="00CB6C86" w:rsidRDefault="00CB6C86" w:rsidP="00DE0C48">
      <w:pPr>
        <w:pStyle w:val="NoSpacing"/>
      </w:pPr>
    </w:p>
    <w:p w:rsidR="00CB6C86" w:rsidRPr="00CB6C86" w:rsidRDefault="00CB6C86" w:rsidP="00DE0C48">
      <w:pPr>
        <w:pStyle w:val="NoSpacing"/>
        <w:rPr>
          <w:b/>
        </w:rPr>
      </w:pPr>
      <w:r w:rsidRPr="00CB6C86">
        <w:rPr>
          <w:b/>
        </w:rPr>
        <w:t>Mani nomoka kādi jau daudzkārt izsūdzēti grēki, tie nedod mieru manai sirdsapziņai...</w:t>
      </w:r>
    </w:p>
    <w:p w:rsidR="00CB6C86" w:rsidRDefault="00CB6C86" w:rsidP="00DE0C48">
      <w:pPr>
        <w:pStyle w:val="NoSpacing"/>
      </w:pPr>
      <w:r>
        <w:t xml:space="preserve">Tad steidzies </w:t>
      </w:r>
      <w:r w:rsidR="008D6335">
        <w:t xml:space="preserve">pieteikties </w:t>
      </w:r>
      <w:r>
        <w:t>uz privāto grēksūdzi!</w:t>
      </w:r>
    </w:p>
    <w:p w:rsidR="00CB6C86" w:rsidRDefault="00CB6C86" w:rsidP="00DE0C48">
      <w:pPr>
        <w:pStyle w:val="NoSpacing"/>
      </w:pPr>
    </w:p>
    <w:p w:rsidR="002B31AF" w:rsidRPr="002B31AF" w:rsidRDefault="002B31AF" w:rsidP="00DE0C48">
      <w:pPr>
        <w:pStyle w:val="NoSpacing"/>
        <w:rPr>
          <w:b/>
        </w:rPr>
      </w:pPr>
      <w:r w:rsidRPr="002B31AF">
        <w:rPr>
          <w:b/>
        </w:rPr>
        <w:t>Man ir vēl citi jautājumi, kuri šeit nav uzdoti – ko man ar tiem darīt?</w:t>
      </w:r>
    </w:p>
    <w:p w:rsidR="002B31AF" w:rsidRDefault="002B31AF" w:rsidP="00DE0C48">
      <w:pPr>
        <w:pStyle w:val="NoSpacing"/>
        <w:rPr>
          <w:ins w:id="20" w:author="Ro Oto" w:date="2020-01-02T13:23:00Z"/>
        </w:rPr>
      </w:pPr>
      <w:r>
        <w:t>Nekautrējies uzdot tos mācītājam!</w:t>
      </w:r>
    </w:p>
    <w:p w:rsidR="006E5797" w:rsidRDefault="006E5797" w:rsidP="00DE0C48">
      <w:pPr>
        <w:pStyle w:val="NoSpacing"/>
        <w:rPr>
          <w:ins w:id="21" w:author="Ro Oto" w:date="2020-01-02T13:23:00Z"/>
        </w:rPr>
      </w:pPr>
    </w:p>
    <w:p w:rsidR="006E5797" w:rsidRPr="00E836D3" w:rsidRDefault="006E5797" w:rsidP="006E5797">
      <w:pPr>
        <w:pStyle w:val="NoSpacing"/>
        <w:jc w:val="right"/>
        <w:pPrChange w:id="22" w:author="Ro Oto" w:date="2020-01-02T13:23:00Z">
          <w:pPr>
            <w:pStyle w:val="NoSpacing"/>
          </w:pPr>
        </w:pPrChange>
      </w:pPr>
      <w:ins w:id="23" w:author="Ro Oto" w:date="2020-01-02T13:23:00Z">
        <w:r>
          <w:t>K.Lazdiņš</w:t>
        </w:r>
      </w:ins>
    </w:p>
    <w:sectPr w:rsidR="006E5797" w:rsidRPr="00E836D3" w:rsidSect="00DE0C4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2A16A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js Godins">
    <w15:presenceInfo w15:providerId="Windows Live" w15:userId="7c6da845f0d354a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DE0C48"/>
    <w:rsid w:val="000C4B7F"/>
    <w:rsid w:val="001D348F"/>
    <w:rsid w:val="0023138E"/>
    <w:rsid w:val="002B31AF"/>
    <w:rsid w:val="002B426F"/>
    <w:rsid w:val="0035481B"/>
    <w:rsid w:val="003E45CA"/>
    <w:rsid w:val="004D6E7F"/>
    <w:rsid w:val="00537C66"/>
    <w:rsid w:val="005E48C3"/>
    <w:rsid w:val="006005A2"/>
    <w:rsid w:val="00682702"/>
    <w:rsid w:val="006A4428"/>
    <w:rsid w:val="006B61BA"/>
    <w:rsid w:val="006E5797"/>
    <w:rsid w:val="00794314"/>
    <w:rsid w:val="008D6335"/>
    <w:rsid w:val="00963130"/>
    <w:rsid w:val="00A9709A"/>
    <w:rsid w:val="00B00927"/>
    <w:rsid w:val="00B57491"/>
    <w:rsid w:val="00BA246F"/>
    <w:rsid w:val="00BE122A"/>
    <w:rsid w:val="00BF71AB"/>
    <w:rsid w:val="00CB6C86"/>
    <w:rsid w:val="00D21FC5"/>
    <w:rsid w:val="00D47386"/>
    <w:rsid w:val="00DD7034"/>
    <w:rsid w:val="00DE0C48"/>
    <w:rsid w:val="00E407BF"/>
    <w:rsid w:val="00E836D3"/>
    <w:rsid w:val="00F9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0C4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D6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3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3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3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0DD18-D2A6-4E32-A4B2-1600D6AB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2336</Words>
  <Characters>1332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y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Ro Oto</cp:lastModifiedBy>
  <cp:revision>19</cp:revision>
  <dcterms:created xsi:type="dcterms:W3CDTF">2019-10-20T13:35:00Z</dcterms:created>
  <dcterms:modified xsi:type="dcterms:W3CDTF">2020-01-02T11:24:00Z</dcterms:modified>
</cp:coreProperties>
</file>